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136" w:rsidRDefault="00270136" w:rsidP="00270136">
      <w:pPr>
        <w:pStyle w:val="Hlavika"/>
        <w:tabs>
          <w:tab w:val="left" w:pos="708"/>
        </w:tabs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6" name="Obrázok 6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5" name="Obrázok 5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>
            <wp:extent cx="2279015" cy="602615"/>
            <wp:effectExtent l="0" t="0" r="6985" b="698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01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A81E69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</w:tr>
      <w:tr w:rsidR="00770188" w:rsidRPr="00C05D70" w:rsidTr="00A81E69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70188" w:rsidRPr="00E52A48" w:rsidRDefault="00770188" w:rsidP="00A81E69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 w:rsidR="00FC600A"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FC600A" w:rsidRPr="006B6DB5">
              <w:rPr>
                <w:rFonts w:ascii="Arial" w:hAnsi="Arial" w:cs="Arial"/>
                <w:b/>
                <w:bCs/>
                <w:sz w:val="19"/>
                <w:szCs w:val="19"/>
              </w:rPr>
              <w:t>Zvýšenie atraktivity a prepravnej kapacity nemotorovej dopravy (predov</w:t>
            </w:r>
            <w:r w:rsidR="00281C79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šetkým cyklistickej dopravy) </w:t>
            </w:r>
            <w:r w:rsidR="00281C79">
              <w:rPr>
                <w:rFonts w:ascii="Arial" w:hAnsi="Arial" w:cs="Arial"/>
                <w:b/>
                <w:bCs/>
                <w:sz w:val="19"/>
                <w:szCs w:val="19"/>
              </w:rPr>
              <w:br/>
              <w:t xml:space="preserve">na </w:t>
            </w:r>
            <w:r w:rsidR="00FC600A" w:rsidRPr="006B6DB5">
              <w:rPr>
                <w:rFonts w:ascii="Arial" w:hAnsi="Arial" w:cs="Arial"/>
                <w:b/>
                <w:bCs/>
                <w:sz w:val="19"/>
                <w:szCs w:val="19"/>
              </w:rPr>
              <w:t>celkovom počte prepravených osôb</w:t>
            </w:r>
            <w:r w:rsidR="00FC600A" w:rsidRPr="003D05DC" w:rsidDel="00EC6DF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281C79" w:rsidRDefault="00281C79" w:rsidP="00A81E69">
      <w:pPr>
        <w:spacing w:after="0" w:line="240" w:lineRule="auto"/>
      </w:pPr>
    </w:p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E83D82" w:rsidRPr="00C05D70" w:rsidTr="00A81E69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Pr="00C05D70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A81E69" w:rsidRDefault="00B10736" w:rsidP="00A81E69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a PO </w:t>
            </w: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0736" w:rsidRPr="00C05D70" w:rsidRDefault="00691483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619104889"/>
                <w:placeholder>
                  <w:docPart w:val="FB78F2ADB2FC4DE79FFE442502AB3DC9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Pr="00C05D70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B6DB5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Národnou stratégiou rozvoja cyklistickej dopravy a cykloturistiky v Slovenskej republike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A81E69" w:rsidRDefault="00B10736" w:rsidP="00A81E69">
            <w:pPr>
              <w:rPr>
                <w:spacing w:val="-2"/>
              </w:rPr>
            </w:pPr>
            <w:r w:rsidRPr="002F202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0736" w:rsidRPr="00C05D70" w:rsidRDefault="00691483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119644683"/>
                <w:placeholder>
                  <w:docPart w:val="6DF00A9A64E54D69A0AD4BB94AC0BD32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5D230B" w:rsidRDefault="00B10736" w:rsidP="00A81E6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6B6DB5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7D4DD4" w:rsidRDefault="00B10736" w:rsidP="00A81E6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2F202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98250428"/>
            <w:placeholder>
              <w:docPart w:val="F8613788C3AB4C428365D60407D77E79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0736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5D230B" w:rsidRDefault="00B10736" w:rsidP="00A81E6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6B6DB5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Plánom udržateľnej mobility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7D4DD4" w:rsidRDefault="00B10736" w:rsidP="00A81E6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2F202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28445505"/>
            <w:placeholder>
              <w:docPart w:val="5388E611CBF44D1F891924ED5B29245E"/>
            </w:placeholder>
            <w:showingPlcHdr/>
            <w:comboBox>
              <w:listItem w:displayText="nie (0)" w:value="nie (0)"/>
              <w:listItem w:displayText="áno (1)" w:value="áno (1)"/>
              <w:listItem w:displayText="N/A" w:value="N/A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0736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Default="00B10736" w:rsidP="00AE6EF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1.5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5D230B" w:rsidRDefault="00B10736" w:rsidP="00A81E6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6B6DB5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zvýšeniu podielu cyklistickej dopravy na celkovej deľbe prepravnej práce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7D4DD4" w:rsidRDefault="00B10736" w:rsidP="00A81E6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</w:t>
            </w:r>
            <w:r>
              <w:rPr>
                <w:rFonts w:ascii="Arial" w:hAnsi="Arial" w:cs="Arial"/>
                <w:sz w:val="19"/>
                <w:szCs w:val="19"/>
              </w:rPr>
              <w:t>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405998184"/>
            <w:placeholder>
              <w:docPart w:val="49BDA62D2D154980981DECF5EFCFE0A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0736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Default="00B10736" w:rsidP="00AE6EF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1.6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5D230B" w:rsidRDefault="00B10736" w:rsidP="00A81E6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horizon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tálnym princípom nediskriminácia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7D4DD4" w:rsidRDefault="00B10736" w:rsidP="00A81E6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3D05DC">
              <w:rPr>
                <w:rFonts w:ascii="Arial" w:hAnsi="Arial" w:cs="Arial"/>
                <w:sz w:val="19"/>
                <w:szCs w:val="19"/>
              </w:rPr>
              <w:t>Príspevok navrhovaného projektu k cieľom a výsledkom IROP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3D05DC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86529676"/>
            <w:placeholder>
              <w:docPart w:val="C208CECFB0D94FEDBF5BEF46D55205D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0736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Default="00B10736" w:rsidP="00AE6EF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5D230B" w:rsidRDefault="00B10736" w:rsidP="00A81E6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7D4DD4" w:rsidRDefault="00B10736" w:rsidP="00A81E6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49834380"/>
            <w:placeholder>
              <w:docPart w:val="A6503E80D2684DC9A3D793B18D0775E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0736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Default="00B10736" w:rsidP="00AE6EF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5D230B" w:rsidRDefault="00B10736" w:rsidP="00A81E6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377E59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7D4DD4" w:rsidRDefault="00B10736" w:rsidP="00A81E6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40278478"/>
            <w:placeholder>
              <w:docPart w:val="C5C271D7AF0A4E89A6799F6F8B1087A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0736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Default="00B10736" w:rsidP="00AE6EF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5D230B" w:rsidRDefault="00B10736" w:rsidP="00A81E6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7D4DD4" w:rsidRDefault="00B10736" w:rsidP="00A81E6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790180628"/>
            <w:placeholder>
              <w:docPart w:val="63D9B3D67CF84428B7BF9578E661C49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0736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 w:rsidP="00B90F9C">
      <w:pPr>
        <w:spacing w:after="0"/>
      </w:pPr>
    </w:p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492"/>
      </w:tblGrid>
      <w:tr w:rsidR="0041095F" w:rsidRPr="00C05D70" w:rsidTr="00B90F9C">
        <w:trPr>
          <w:trHeight w:val="761"/>
        </w:trPr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0A303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980470" w:rsidRPr="00C05D70" w:rsidRDefault="00980470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980470" w:rsidRPr="00C05D70" w:rsidRDefault="00980470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2C55B3" w:rsidRDefault="0041095F" w:rsidP="002C55B3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D77D45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77D45">
              <w:t>.</w:t>
            </w:r>
            <w:r w:rsidR="002C55B3">
              <w:t xml:space="preserve"> </w:t>
            </w:r>
            <w:r w:rsidR="002C55B3">
              <w:rPr>
                <w:rStyle w:val="Odkaznapoznmkupodiarou"/>
              </w:rPr>
              <w:footnoteReference w:id="12"/>
            </w:r>
            <w:r w:rsidR="002C55B3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41095F" w:rsidP="00D77D45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98047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 w:rsidR="000A3034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980470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lastRenderedPageBreak/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p w:rsidR="00D227FA" w:rsidRDefault="00D227F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41095F" w:rsidRPr="00C05D70" w:rsidTr="00541125">
        <w:trPr>
          <w:trHeight w:val="851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0021F8" w:rsidRPr="00C05D70" w:rsidTr="00A81E69">
        <w:trPr>
          <w:trHeight w:val="851"/>
          <w:jc w:val="center"/>
        </w:trPr>
        <w:tc>
          <w:tcPr>
            <w:tcW w:w="4106" w:type="dxa"/>
            <w:vAlign w:val="center"/>
          </w:tcPr>
          <w:p w:rsidR="000021F8" w:rsidRPr="00C05D70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0021F8" w:rsidRPr="00D60283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41125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</w:tr>
      <w:tr w:rsidR="000021F8" w:rsidRPr="00C05D70" w:rsidTr="00A81E69">
        <w:trPr>
          <w:trHeight w:val="851"/>
          <w:jc w:val="center"/>
        </w:trPr>
        <w:tc>
          <w:tcPr>
            <w:tcW w:w="4106" w:type="dxa"/>
            <w:vAlign w:val="center"/>
          </w:tcPr>
          <w:p w:rsidR="000021F8" w:rsidRPr="00C05D70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0021F8" w:rsidRPr="00E52A48" w:rsidRDefault="00770188" w:rsidP="00A81E69">
            <w:pPr>
              <w:spacing w:before="120" w:after="120" w:line="288" w:lineRule="auto"/>
              <w:ind w:left="629" w:hanging="629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EC6DF3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0021F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 w:rsidR="00FC600A"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0021F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EC6DF3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675503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FC600A" w:rsidRPr="006B6DB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Zvýšenie atraktivity a prepravnej kapacity nemotorovej dopravy (predovšetkým cyklistickej dopravy) </w:t>
            </w:r>
            <w:r w:rsidR="00281C79">
              <w:rPr>
                <w:rFonts w:ascii="Arial" w:hAnsi="Arial" w:cs="Arial"/>
                <w:b/>
                <w:bCs/>
                <w:sz w:val="19"/>
                <w:szCs w:val="19"/>
              </w:rPr>
              <w:br/>
            </w:r>
            <w:r w:rsidR="00FC600A" w:rsidRPr="006B6DB5">
              <w:rPr>
                <w:rFonts w:ascii="Arial" w:hAnsi="Arial" w:cs="Arial"/>
                <w:b/>
                <w:bCs/>
                <w:sz w:val="19"/>
                <w:szCs w:val="19"/>
              </w:rPr>
              <w:t>na celkovom počte prepravených osôb</w:t>
            </w:r>
            <w:r w:rsidR="00FC600A" w:rsidRPr="00625B29" w:rsidDel="005B56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A81E69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A81E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A81E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B10736" w:rsidRPr="00C05D70" w:rsidTr="00A81E69">
        <w:trPr>
          <w:trHeight w:val="73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RPr="00C05D70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1.7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B6DB5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Výrazný príspevok projektu k priorite 16 Stratégie rozvoja verejnej osobnej a nemotorovej dopravy v SR do roku 2020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0736" w:rsidRPr="00C05D70" w:rsidRDefault="00691483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773533350"/>
                <w:placeholder>
                  <w:docPart w:val="7DB757FAC69845F59EF72EF62BA016E4"/>
                </w:placeholder>
                <w:showingPlcHdr/>
                <w:comboBox>
                  <w:listItem w:displayText="0 " w:value="0 "/>
                  <w:listItem w:displayText="2" w:value="2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0736" w:rsidRPr="00C05D70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RPr="00C05D70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1.8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125176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Komplementarita s aktivitami OPII, OPD a IROP a/alebo OPBK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Default="00B10736" w:rsidP="00A81E69"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0736" w:rsidRDefault="00691483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237939381"/>
                <w:placeholder>
                  <w:docPart w:val="DE107DCB202141118E80E7EB03CABFE2"/>
                </w:placeholder>
                <w:showingPlcHdr/>
                <w:comboBox>
                  <w:listItem w:displayText="0 " w:value="0 "/>
                  <w:listItem w:displayText="4" w:value="4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RPr="00C05D70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1.9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125176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rozvoju sídelných štruktúr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Default="00B10736" w:rsidP="00A81E69"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0736" w:rsidRDefault="00691483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289977806"/>
                <w:placeholder>
                  <w:docPart w:val="228638A6C44A44D18BA5DC05DA330E8D"/>
                </w:placeholder>
                <w:showingPlcHdr/>
                <w:comboBox>
                  <w:listItem w:displayText="0 " w:value="0 "/>
                  <w:listItem w:displayText="2" w:value="2"/>
                  <w:listItem w:displayText="4" w:value="4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1.10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125176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6B6DB5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 projektu k odľahčeniu cyklistickej dopravy z pozemných komunikácií zaťažených automobilovou dopravou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Default="00B10736" w:rsidP="00A81E69">
            <w:r w:rsidRPr="00164216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0736" w:rsidRDefault="00691483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540045833"/>
                <w:placeholder>
                  <w:docPart w:val="A4D896E7E97B4158848F762CA753F8E0"/>
                </w:placeholder>
                <w:showingPlcHdr/>
                <w:comboBox>
                  <w:listItem w:displayText="0 " w:value="0 "/>
                  <w:listItem w:displayText="2" w:value="2"/>
                  <w:listItem w:displayText="4" w:value="4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125176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6B6DB5">
              <w:rPr>
                <w:rFonts w:ascii="Arial" w:eastAsia="Helvetica" w:hAnsi="Arial" w:cs="Arial"/>
                <w:sz w:val="19"/>
                <w:szCs w:val="19"/>
              </w:rPr>
              <w:t>Príspevok projektu k integrovaným operáciám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Default="00B10736" w:rsidP="00A81E69">
            <w:r w:rsidRPr="006B6DB5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0736" w:rsidRDefault="00691483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656598783"/>
                <w:placeholder>
                  <w:docPart w:val="DF073B05728C4C9DAF0786F682908E18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125176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Default="00B10736" w:rsidP="00A81E69">
            <w:r w:rsidRPr="00FE0EF9">
              <w:rPr>
                <w:rFonts w:ascii="Arial" w:hAnsi="Arial" w:cs="Arial"/>
                <w:sz w:val="19"/>
                <w:szCs w:val="19"/>
              </w:rPr>
              <w:t xml:space="preserve">Príspevok navrhovaného projektu </w:t>
            </w:r>
            <w:r>
              <w:rPr>
                <w:rFonts w:ascii="Arial" w:hAnsi="Arial" w:cs="Arial"/>
                <w:sz w:val="19"/>
                <w:szCs w:val="19"/>
              </w:rPr>
              <w:t>k 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0736" w:rsidRDefault="00691483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905120460"/>
                <w:placeholder>
                  <w:docPart w:val="271E33FE4FCE4AB4A4B0CA59BB5DB609"/>
                </w:placeholder>
                <w:showingPlcHdr/>
                <w:comboBox>
                  <w:listItem w:displayText="0 " w:value="0 "/>
                  <w:listItem w:displayText="1" w:value="1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90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RPr="00C05D70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016B9C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Default="00B10736" w:rsidP="00A81E69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0736" w:rsidRDefault="00691483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913534808"/>
                <w:placeholder>
                  <w:docPart w:val="1CA72ABDD16A4665A6CAC114F4429464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96197263"/>
            <w:placeholder>
              <w:docPart w:val="BD7462E631E547A38CB46B771B532F2E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281C79" w:rsidRDefault="00281C79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B10736" w:rsidRPr="00C05D70" w:rsidTr="00A81E69">
        <w:trPr>
          <w:trHeight w:val="1276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274553549"/>
            <w:placeholder>
              <w:docPart w:val="81906209E7774DFEBC6D370F1DF75D70"/>
            </w:placeholder>
            <w:showingPlcHdr/>
            <w:comboBox>
              <w:listItem w:displayText="0 " w:value="0 "/>
              <w:listItem w:displayText="3" w:value="3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10C32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zvýšeniu bezpečnosti na komunikáciách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281410658"/>
            <w:placeholder>
              <w:docPart w:val="01C19275F0A84771AC42AB6E979B702D"/>
            </w:placeholder>
            <w:showingPlcHdr/>
            <w:comboBox>
              <w:listItem w:displayText="0 " w:value="0 "/>
              <w:listItem w:displayText="3" w:value="3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CA23A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zvýšeniu úrovne infraštruktúry pre nemotorovú dopravu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16421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650320023"/>
            <w:placeholder>
              <w:docPart w:val="465F9FE008AC4497B678B8E9F42632F7"/>
            </w:placeholder>
            <w:showingPlcHdr/>
            <w:comboBox>
              <w:listItem w:displayText="0 " w:value="0 "/>
              <w:listItem w:displayText="1" w:value="1"/>
              <w:listItem w:displayText="3" w:value="3"/>
              <w:listItem w:displayText="5" w:value="5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5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CA23A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redukcii automobilovej dopravy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AC37F1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63143725"/>
            <w:placeholder>
              <w:docPart w:val="99D8BC0DED1D484C9B92FF75ACF596DE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10428058"/>
            <w:placeholder>
              <w:docPart w:val="6EEC72E7806F40C6B83DD8CF79119EA8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72060904"/>
            <w:placeholder>
              <w:docPart w:val="65BAF42A172142DD84DAA030539DE49C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86897653"/>
            <w:placeholder>
              <w:docPart w:val="EE326A19338C4B0F9F51D2BB84703C77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415927737"/>
            <w:placeholder>
              <w:docPart w:val="9FB43EBF163A45E0BF82AD31485C276F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/>
    <w:p w:rsidR="00AE6EF6" w:rsidRDefault="00AE6EF6"/>
    <w:p w:rsidR="00D43E91" w:rsidRDefault="00D43E91" w:rsidP="00D43E91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>
        <w:rPr>
          <w:rFonts w:ascii="Arial" w:hAnsi="Arial" w:cs="Arial"/>
          <w:b/>
          <w:color w:val="000000" w:themeColor="text1"/>
          <w:szCs w:val="19"/>
        </w:rPr>
        <w:t>Sumarizačný prehľad hodnotiacich kritérií</w:t>
      </w:r>
    </w:p>
    <w:tbl>
      <w:tblPr>
        <w:tblStyle w:val="TableGrid7"/>
        <w:tblW w:w="5000" w:type="pct"/>
        <w:tblLook w:val="04A0" w:firstRow="1" w:lastRow="0" w:firstColumn="1" w:lastColumn="0" w:noHBand="0" w:noVBand="1"/>
      </w:tblPr>
      <w:tblGrid>
        <w:gridCol w:w="1652"/>
        <w:gridCol w:w="9361"/>
        <w:gridCol w:w="1227"/>
        <w:gridCol w:w="2018"/>
        <w:gridCol w:w="1123"/>
      </w:tblGrid>
      <w:tr w:rsidR="00D43E91" w:rsidTr="00D43E91">
        <w:tc>
          <w:tcPr>
            <w:tcW w:w="5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43E91" w:rsidRPr="00D43E91" w:rsidRDefault="00D43E9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43E91" w:rsidRPr="00D43E91" w:rsidRDefault="00D43E9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43E91" w:rsidRPr="00D43E91" w:rsidRDefault="00D43E9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6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43E91" w:rsidRPr="00D43E91" w:rsidRDefault="00D43E9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Hodnotenie/bodová škála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43E91" w:rsidRPr="00D43E91" w:rsidRDefault="00D43E9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D43E91" w:rsidTr="00D43E91">
        <w:trPr>
          <w:trHeight w:val="116"/>
        </w:trPr>
        <w:tc>
          <w:tcPr>
            <w:tcW w:w="53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43E91" w:rsidRPr="00D43E91" w:rsidRDefault="00D43E9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 Súlad projektu s Národnou stratégiou rozvoja cyklistickej dopravy a cykloturistiky v Slovenskej republike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1.3 Súlad projektu s Regionálnou integrovanou územnou stratégiou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1.4 Súlad projektu s Plánom udržateľnej mobility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1.5 Príspevok projektu k zvýšeniu podielu cyklistickej dopravy na celkovej deľbe prepravnej práce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1.6 Súlad projektu s horizontálnym princípom nediskriminácia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1.7 Výrazný príspevok projektu k priorite 16 Stratégie rozvoja verejnej osobnej a nemotorovej dopravy v SR do r. 2020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43E91" w:rsidTr="00D43E91">
        <w:trPr>
          <w:trHeight w:val="169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1.8 Komplementarita s aktivitami OPII, OPD, IROP a/alebo OPBK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43E91" w:rsidTr="00D43E91">
        <w:trPr>
          <w:trHeight w:val="169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1.9 Príspevok projektu k rozvoju sídelných štruktúr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43E91" w:rsidTr="00D43E91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1.10 Príspevok projektu k odľahčeniu cyklistickej dopravy z PK zaťažených automobilovou dopravou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43E91" w:rsidTr="00D43E91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1.11 Príspevok projektu k integrovaným operáciám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43E91" w:rsidTr="00D43E91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1.12 Príspevok projektu k plneniu cieľov Stratégie EÚ pre dunajský región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</w:p>
        </w:tc>
      </w:tr>
      <w:tr w:rsidR="00D43E91" w:rsidTr="00D43E91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42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21</w:t>
            </w:r>
          </w:p>
        </w:tc>
      </w:tr>
      <w:tr w:rsidR="00D43E91" w:rsidTr="00D43E91">
        <w:trPr>
          <w:trHeight w:val="135"/>
        </w:trPr>
        <w:tc>
          <w:tcPr>
            <w:tcW w:w="53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43E91" w:rsidRPr="00D43E91" w:rsidRDefault="00D43E9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2.1. Vhodnosť a prepojenosť navrhovaných aktivít projektu vo vzťahu k vých. situácii a k stanoveným cieľom projektu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43E91" w:rsidTr="00D43E91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43E91" w:rsidTr="00D43E91">
        <w:trPr>
          <w:trHeight w:val="64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MU s ohľadom na časové, finančné a vecné hľadisko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D43E91" w:rsidTr="00D43E91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2.4 Príspevok projektu k zvýšeniu bezpečnosti na komunikáciách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D43E91" w:rsidTr="00D43E91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2.5 Príspevok projektu k zvýšeniu úrovne infraštruktúry pre nemotorovú dopravu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</w:p>
        </w:tc>
      </w:tr>
      <w:tr w:rsidR="00D43E91" w:rsidTr="00D43E91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2.6 Príspevok projektu k redukcii automobilovej dopravy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43E91" w:rsidTr="00D43E91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42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25</w:t>
            </w:r>
          </w:p>
        </w:tc>
      </w:tr>
      <w:tr w:rsidR="00D43E91" w:rsidTr="00D43E91">
        <w:trPr>
          <w:trHeight w:val="180"/>
        </w:trPr>
        <w:tc>
          <w:tcPr>
            <w:tcW w:w="53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43E91" w:rsidRPr="00D43E91" w:rsidRDefault="00D43E9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43E91" w:rsidTr="00D43E91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43E91" w:rsidTr="00D43E91">
        <w:trPr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42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D43E91" w:rsidTr="00D43E91">
        <w:trPr>
          <w:trHeight w:val="274"/>
        </w:trPr>
        <w:tc>
          <w:tcPr>
            <w:tcW w:w="53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43E91" w:rsidRPr="00D43E91" w:rsidRDefault="00D43E9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241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43E91" w:rsidTr="00D43E91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43E91" w:rsidTr="00D43E91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42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D43E91" w:rsidTr="00D43E91">
        <w:tc>
          <w:tcPr>
            <w:tcW w:w="3979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6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60</w:t>
            </w:r>
          </w:p>
        </w:tc>
      </w:tr>
    </w:tbl>
    <w:p w:rsidR="00C414AA" w:rsidRDefault="00C414AA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FE2613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A81E69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60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CD4C9E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980470">
        <w:trPr>
          <w:trHeight w:val="680"/>
          <w:jc w:val="center"/>
        </w:trPr>
        <w:tc>
          <w:tcPr>
            <w:tcW w:w="3885" w:type="dxa"/>
            <w:shd w:val="clear" w:color="auto" w:fill="CCFFFF"/>
          </w:tcPr>
          <w:p w:rsidR="00980470" w:rsidRPr="00C05D70" w:rsidRDefault="00980470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980470" w:rsidRPr="00B60573" w:rsidRDefault="00980470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</w:t>
            </w:r>
            <w:r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2C55B3" w:rsidRDefault="00980470" w:rsidP="002C55B3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D77D45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77D45">
              <w:t>.</w:t>
            </w:r>
            <w:r w:rsidR="002C55B3">
              <w:t xml:space="preserve"> </w:t>
            </w:r>
            <w:r w:rsidR="002C55B3">
              <w:rPr>
                <w:rStyle w:val="Odkaznapoznmkupodiarou"/>
              </w:rPr>
              <w:footnoteReference w:id="28"/>
            </w:r>
            <w:r w:rsidR="002C55B3">
              <w:rPr>
                <w:rFonts w:eastAsiaTheme="minorHAnsi" w:cs="Times New Roman"/>
                <w:szCs w:val="24"/>
              </w:rPr>
              <w:t xml:space="preserve"> </w:t>
            </w:r>
          </w:p>
          <w:p w:rsidR="00980470" w:rsidRPr="00C05D70" w:rsidRDefault="00980470" w:rsidP="00D77D45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980470" w:rsidRPr="00B341AC" w:rsidRDefault="00980470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80470" w:rsidRPr="00C05D70" w:rsidRDefault="00980470" w:rsidP="00980470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980470" w:rsidRPr="00B341AC" w:rsidRDefault="00980470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980470" w:rsidRPr="00B341AC" w:rsidRDefault="00980470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A81E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F50" w:rsidRDefault="00724F50" w:rsidP="009B44B8">
      <w:pPr>
        <w:spacing w:after="0" w:line="240" w:lineRule="auto"/>
      </w:pPr>
      <w:r>
        <w:separator/>
      </w:r>
    </w:p>
  </w:endnote>
  <w:endnote w:type="continuationSeparator" w:id="0">
    <w:p w:rsidR="00724F50" w:rsidRDefault="00724F50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583" w:rsidRDefault="0009658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BC2868" w:rsidP="00BC2868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982E29">
      <w:rPr>
        <w:rFonts w:ascii="Arial" w:hAnsi="Arial" w:cs="Arial"/>
        <w:sz w:val="16"/>
        <w:szCs w:val="16"/>
      </w:rPr>
      <w:t>12.</w:t>
    </w:r>
    <w:del w:id="0" w:author="OM1" w:date="2022-05-25T09:34:00Z">
      <w:r w:rsidR="00982E29" w:rsidDel="00691483">
        <w:rPr>
          <w:rFonts w:ascii="Arial" w:hAnsi="Arial" w:cs="Arial"/>
          <w:sz w:val="16"/>
          <w:szCs w:val="16"/>
        </w:rPr>
        <w:delText>0</w:delText>
      </w:r>
    </w:del>
    <w:ins w:id="1" w:author="OM1" w:date="2022-05-25T09:34:00Z">
      <w:r w:rsidR="00691483">
        <w:rPr>
          <w:rFonts w:ascii="Arial" w:hAnsi="Arial" w:cs="Arial"/>
          <w:sz w:val="16"/>
          <w:szCs w:val="16"/>
        </w:rPr>
        <w:t>1</w:t>
      </w:r>
    </w:ins>
    <w:bookmarkStart w:id="2" w:name="_GoBack"/>
    <w:bookmarkEnd w:id="2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2811C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2811CF">
          <w:rPr>
            <w:rFonts w:ascii="Arial" w:hAnsi="Arial" w:cs="Arial"/>
            <w:sz w:val="16"/>
            <w:szCs w:val="16"/>
          </w:rPr>
          <w:fldChar w:fldCharType="begin"/>
        </w:r>
        <w:r w:rsidR="00AE6EF6" w:rsidRPr="002811CF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2811CF">
          <w:rPr>
            <w:rFonts w:ascii="Arial" w:hAnsi="Arial" w:cs="Arial"/>
            <w:sz w:val="16"/>
            <w:szCs w:val="16"/>
          </w:rPr>
          <w:fldChar w:fldCharType="separate"/>
        </w:r>
        <w:r w:rsidR="00691483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2811C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868" w:rsidRDefault="00BC2868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982E29">
      <w:rPr>
        <w:rFonts w:ascii="Arial" w:hAnsi="Arial" w:cs="Arial"/>
        <w:sz w:val="16"/>
        <w:szCs w:val="16"/>
      </w:rPr>
      <w:t>12.</w:t>
    </w:r>
    <w:del w:id="3" w:author="OM1" w:date="2022-05-25T09:34:00Z">
      <w:r w:rsidR="00982E29" w:rsidDel="00691483">
        <w:rPr>
          <w:rFonts w:ascii="Arial" w:hAnsi="Arial" w:cs="Arial"/>
          <w:sz w:val="16"/>
          <w:szCs w:val="16"/>
        </w:rPr>
        <w:delText>0</w:delText>
      </w:r>
    </w:del>
    <w:ins w:id="4" w:author="OM1" w:date="2022-05-25T09:34:00Z">
      <w:r w:rsidR="00691483">
        <w:rPr>
          <w:rFonts w:ascii="Arial" w:hAnsi="Arial" w:cs="Arial"/>
          <w:sz w:val="16"/>
          <w:szCs w:val="16"/>
        </w:rPr>
        <w:t>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F50" w:rsidRDefault="00724F50" w:rsidP="009B44B8">
      <w:pPr>
        <w:spacing w:after="0" w:line="240" w:lineRule="auto"/>
      </w:pPr>
      <w:r>
        <w:separator/>
      </w:r>
    </w:p>
  </w:footnote>
  <w:footnote w:type="continuationSeparator" w:id="0">
    <w:p w:rsidR="00724F50" w:rsidRDefault="00724F50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 w:rsidRPr="00A81E69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 w:rsidR="00980470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="00980470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6">
    <w:p w:rsidR="00377E59" w:rsidRDefault="00377E59" w:rsidP="00AE2DA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AE2DA4">
        <w:rPr>
          <w:rFonts w:ascii="Arial" w:hAnsi="Arial" w:cs="Arial"/>
          <w:sz w:val="16"/>
          <w:szCs w:val="16"/>
        </w:rPr>
        <w:t xml:space="preserve">. </w:t>
      </w:r>
      <w:r w:rsidR="00024DDA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282177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677022">
        <w:rPr>
          <w:rFonts w:ascii="Arial" w:hAnsi="Arial" w:cs="Arial"/>
          <w:sz w:val="16"/>
          <w:szCs w:val="16"/>
        </w:rPr>
        <w:t xml:space="preserve">právne </w:t>
      </w:r>
      <w:r w:rsidR="00282177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8C4829" w:rsidRPr="008C4829">
        <w:rPr>
          <w:rFonts w:ascii="Arial" w:hAnsi="Arial" w:cs="Arial"/>
          <w:sz w:val="16"/>
          <w:szCs w:val="16"/>
        </w:rPr>
        <w:t xml:space="preserve"> </w:t>
      </w:r>
      <w:r w:rsidR="008C4829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AE6EF6" w:rsidRDefault="00AE6EF6" w:rsidP="0041095F">
      <w:pPr>
        <w:pStyle w:val="Textpoznmkypodiarou"/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0A3034">
        <w:rPr>
          <w:rFonts w:ascii="Arial" w:hAnsi="Arial" w:cs="Arial"/>
          <w:sz w:val="16"/>
          <w:szCs w:val="16"/>
        </w:rPr>
        <w:t xml:space="preserve"> </w:t>
      </w:r>
      <w:r w:rsidR="000A3034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980470" w:rsidRPr="00B74A0D" w:rsidRDefault="00980470" w:rsidP="00FB55E7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2C55B3" w:rsidRDefault="002C55B3" w:rsidP="002C55B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980470" w:rsidRDefault="00980470" w:rsidP="0098047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7C51E4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7C51E4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980470" w:rsidRDefault="00980470" w:rsidP="0098047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 w:rsidRPr="00A81E69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AE6EF6" w:rsidRDefault="00AE6EF6" w:rsidP="0041095F">
      <w:pPr>
        <w:pStyle w:val="Textpoznmkypodiarou"/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 w:rsidRPr="00A81E69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AE6EF6" w:rsidRDefault="00AE6EF6">
      <w:pPr>
        <w:pStyle w:val="Textpoznmkypodiarou"/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>Vyžaduje sa slovný popis dôvodov vyhodnotenia konkrétneho kritéria</w:t>
      </w:r>
      <w:r w:rsidR="00980470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="00980470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 xml:space="preserve"> a prideleného počtu bodov (pri bodovaných hodnotiacich kritériách) zo strany odborných hodnotiteľov.</w:t>
      </w:r>
    </w:p>
  </w:footnote>
  <w:footnote w:id="22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AE6EF6" w:rsidRDefault="00AE6EF6">
      <w:pPr>
        <w:pStyle w:val="Textpoznmkypodiarou"/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Pr="00A81E69">
        <w:rPr>
          <w:rFonts w:ascii="Arial" w:hAnsi="Arial" w:cs="Arial"/>
          <w:color w:val="000000" w:themeColor="text1"/>
          <w:sz w:val="16"/>
          <w:szCs w:val="16"/>
        </w:rPr>
        <w:t>3</w:t>
      </w:r>
      <w:r w:rsidR="00FE2613" w:rsidRPr="00A81E69">
        <w:rPr>
          <w:rFonts w:ascii="Arial" w:hAnsi="Arial" w:cs="Arial"/>
          <w:color w:val="000000" w:themeColor="text1"/>
          <w:sz w:val="16"/>
          <w:szCs w:val="16"/>
        </w:rPr>
        <w:t>6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CD4C9E" w:rsidRPr="00CD4C9E">
        <w:rPr>
          <w:rFonts w:ascii="Arial" w:hAnsi="Arial" w:cs="Arial"/>
          <w:sz w:val="16"/>
          <w:szCs w:val="16"/>
        </w:rPr>
        <w:t xml:space="preserve"> </w:t>
      </w:r>
      <w:r w:rsidR="00CD4C9E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980470" w:rsidRDefault="00980470" w:rsidP="00374D1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2C55B3" w:rsidRDefault="002C55B3" w:rsidP="002C55B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980470" w:rsidRPr="009F1B0E" w:rsidRDefault="00980470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980470" w:rsidRPr="009F1B0E" w:rsidRDefault="00980470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980470" w:rsidRDefault="00980470" w:rsidP="0098047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7C51E4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7C51E4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980470" w:rsidRDefault="00980470" w:rsidP="0098047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Uviesť meno a priezvisko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583" w:rsidRDefault="0009658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583" w:rsidRDefault="0009658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1">
    <w15:presenceInfo w15:providerId="None" w15:userId="OM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DDA"/>
    <w:rsid w:val="00024EB5"/>
    <w:rsid w:val="00036A31"/>
    <w:rsid w:val="0004578B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96583"/>
    <w:rsid w:val="000A3034"/>
    <w:rsid w:val="000C53F2"/>
    <w:rsid w:val="000D39BE"/>
    <w:rsid w:val="000E371D"/>
    <w:rsid w:val="000E3C04"/>
    <w:rsid w:val="000F3D3D"/>
    <w:rsid w:val="0010191B"/>
    <w:rsid w:val="00105536"/>
    <w:rsid w:val="0010760D"/>
    <w:rsid w:val="00116FE7"/>
    <w:rsid w:val="00125176"/>
    <w:rsid w:val="00137CC3"/>
    <w:rsid w:val="001408A6"/>
    <w:rsid w:val="00150561"/>
    <w:rsid w:val="00154F86"/>
    <w:rsid w:val="00175CD8"/>
    <w:rsid w:val="001858E8"/>
    <w:rsid w:val="001941BE"/>
    <w:rsid w:val="00197270"/>
    <w:rsid w:val="001B0248"/>
    <w:rsid w:val="001B3EF8"/>
    <w:rsid w:val="002139AE"/>
    <w:rsid w:val="0022265F"/>
    <w:rsid w:val="002452DA"/>
    <w:rsid w:val="0024799D"/>
    <w:rsid w:val="002517F7"/>
    <w:rsid w:val="00263DEB"/>
    <w:rsid w:val="00270136"/>
    <w:rsid w:val="00275318"/>
    <w:rsid w:val="002811CF"/>
    <w:rsid w:val="00281C79"/>
    <w:rsid w:val="00282177"/>
    <w:rsid w:val="00285341"/>
    <w:rsid w:val="00290A6E"/>
    <w:rsid w:val="002A0D79"/>
    <w:rsid w:val="002B480E"/>
    <w:rsid w:val="002B6093"/>
    <w:rsid w:val="002B60FE"/>
    <w:rsid w:val="002B7C9C"/>
    <w:rsid w:val="002C149E"/>
    <w:rsid w:val="002C2033"/>
    <w:rsid w:val="002C2724"/>
    <w:rsid w:val="002C55B3"/>
    <w:rsid w:val="003156CE"/>
    <w:rsid w:val="00317176"/>
    <w:rsid w:val="00323FF3"/>
    <w:rsid w:val="003377A7"/>
    <w:rsid w:val="003413E7"/>
    <w:rsid w:val="003503DB"/>
    <w:rsid w:val="003639C8"/>
    <w:rsid w:val="00366D1A"/>
    <w:rsid w:val="00377E59"/>
    <w:rsid w:val="003A425F"/>
    <w:rsid w:val="003A5C6F"/>
    <w:rsid w:val="003C141E"/>
    <w:rsid w:val="003C2AC6"/>
    <w:rsid w:val="003C7CFD"/>
    <w:rsid w:val="003D05DC"/>
    <w:rsid w:val="003F5576"/>
    <w:rsid w:val="0040193D"/>
    <w:rsid w:val="004072C4"/>
    <w:rsid w:val="0041095F"/>
    <w:rsid w:val="00456E14"/>
    <w:rsid w:val="004669CF"/>
    <w:rsid w:val="004748A9"/>
    <w:rsid w:val="004841E3"/>
    <w:rsid w:val="004B0BB8"/>
    <w:rsid w:val="004C16E7"/>
    <w:rsid w:val="004D176E"/>
    <w:rsid w:val="0051190E"/>
    <w:rsid w:val="00517659"/>
    <w:rsid w:val="005349B4"/>
    <w:rsid w:val="00536A05"/>
    <w:rsid w:val="00541125"/>
    <w:rsid w:val="005503DB"/>
    <w:rsid w:val="005539D7"/>
    <w:rsid w:val="00561A53"/>
    <w:rsid w:val="00562B5A"/>
    <w:rsid w:val="00572D39"/>
    <w:rsid w:val="00576E70"/>
    <w:rsid w:val="005868DB"/>
    <w:rsid w:val="0059072E"/>
    <w:rsid w:val="00594D26"/>
    <w:rsid w:val="00595C97"/>
    <w:rsid w:val="00597067"/>
    <w:rsid w:val="005A2204"/>
    <w:rsid w:val="005B1E08"/>
    <w:rsid w:val="005C7F16"/>
    <w:rsid w:val="005D0651"/>
    <w:rsid w:val="005D16C2"/>
    <w:rsid w:val="005D54AB"/>
    <w:rsid w:val="006267ED"/>
    <w:rsid w:val="006300A5"/>
    <w:rsid w:val="0063252F"/>
    <w:rsid w:val="00635062"/>
    <w:rsid w:val="00640198"/>
    <w:rsid w:val="006426D5"/>
    <w:rsid w:val="00645C7C"/>
    <w:rsid w:val="00661770"/>
    <w:rsid w:val="006636D2"/>
    <w:rsid w:val="00663AAC"/>
    <w:rsid w:val="006647CF"/>
    <w:rsid w:val="00675503"/>
    <w:rsid w:val="00677022"/>
    <w:rsid w:val="006837C5"/>
    <w:rsid w:val="006909F8"/>
    <w:rsid w:val="00691483"/>
    <w:rsid w:val="00695365"/>
    <w:rsid w:val="006A08A6"/>
    <w:rsid w:val="006A0FA0"/>
    <w:rsid w:val="006C4992"/>
    <w:rsid w:val="006D149B"/>
    <w:rsid w:val="006D5D4D"/>
    <w:rsid w:val="00700482"/>
    <w:rsid w:val="0070283F"/>
    <w:rsid w:val="00705B68"/>
    <w:rsid w:val="00712611"/>
    <w:rsid w:val="00712F7D"/>
    <w:rsid w:val="0071726E"/>
    <w:rsid w:val="0072173B"/>
    <w:rsid w:val="00724F50"/>
    <w:rsid w:val="00734B73"/>
    <w:rsid w:val="00753B58"/>
    <w:rsid w:val="00760B82"/>
    <w:rsid w:val="00762D03"/>
    <w:rsid w:val="00770188"/>
    <w:rsid w:val="007736B4"/>
    <w:rsid w:val="00780DA6"/>
    <w:rsid w:val="007918E9"/>
    <w:rsid w:val="007C3B74"/>
    <w:rsid w:val="007C4076"/>
    <w:rsid w:val="007C51E4"/>
    <w:rsid w:val="007D3036"/>
    <w:rsid w:val="007D4DD4"/>
    <w:rsid w:val="007D61AF"/>
    <w:rsid w:val="007E7961"/>
    <w:rsid w:val="007F49BE"/>
    <w:rsid w:val="007F4A58"/>
    <w:rsid w:val="007F5109"/>
    <w:rsid w:val="00814754"/>
    <w:rsid w:val="00814F9D"/>
    <w:rsid w:val="0083042E"/>
    <w:rsid w:val="0084329B"/>
    <w:rsid w:val="00855787"/>
    <w:rsid w:val="0085769A"/>
    <w:rsid w:val="00860CE0"/>
    <w:rsid w:val="00867EE9"/>
    <w:rsid w:val="008716BD"/>
    <w:rsid w:val="0087178B"/>
    <w:rsid w:val="0088506C"/>
    <w:rsid w:val="00887D16"/>
    <w:rsid w:val="008A4983"/>
    <w:rsid w:val="008A7DBF"/>
    <w:rsid w:val="008B4E86"/>
    <w:rsid w:val="008C4829"/>
    <w:rsid w:val="00914FE9"/>
    <w:rsid w:val="009175AF"/>
    <w:rsid w:val="00944BAA"/>
    <w:rsid w:val="0095715A"/>
    <w:rsid w:val="00965BFD"/>
    <w:rsid w:val="00977107"/>
    <w:rsid w:val="0098005C"/>
    <w:rsid w:val="00980470"/>
    <w:rsid w:val="00982E29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7B8E"/>
    <w:rsid w:val="00A17D46"/>
    <w:rsid w:val="00A207AB"/>
    <w:rsid w:val="00A20F6F"/>
    <w:rsid w:val="00A2481D"/>
    <w:rsid w:val="00A3065E"/>
    <w:rsid w:val="00A334CD"/>
    <w:rsid w:val="00A400CE"/>
    <w:rsid w:val="00A601A7"/>
    <w:rsid w:val="00A6263E"/>
    <w:rsid w:val="00A634E1"/>
    <w:rsid w:val="00A64E0E"/>
    <w:rsid w:val="00A6638D"/>
    <w:rsid w:val="00A66794"/>
    <w:rsid w:val="00A72107"/>
    <w:rsid w:val="00A75FBD"/>
    <w:rsid w:val="00A80A00"/>
    <w:rsid w:val="00A81E69"/>
    <w:rsid w:val="00A831E6"/>
    <w:rsid w:val="00A83B90"/>
    <w:rsid w:val="00A853A5"/>
    <w:rsid w:val="00A8642D"/>
    <w:rsid w:val="00A9035D"/>
    <w:rsid w:val="00A93A95"/>
    <w:rsid w:val="00AC2549"/>
    <w:rsid w:val="00AD08CE"/>
    <w:rsid w:val="00AD14B0"/>
    <w:rsid w:val="00AE0EE7"/>
    <w:rsid w:val="00AE2DA4"/>
    <w:rsid w:val="00AE4439"/>
    <w:rsid w:val="00AE6EF6"/>
    <w:rsid w:val="00B10736"/>
    <w:rsid w:val="00B20440"/>
    <w:rsid w:val="00B2461A"/>
    <w:rsid w:val="00B26418"/>
    <w:rsid w:val="00B341AC"/>
    <w:rsid w:val="00B40CE0"/>
    <w:rsid w:val="00B50A6D"/>
    <w:rsid w:val="00B60573"/>
    <w:rsid w:val="00B6172E"/>
    <w:rsid w:val="00B65D26"/>
    <w:rsid w:val="00B66F4A"/>
    <w:rsid w:val="00B81739"/>
    <w:rsid w:val="00B81782"/>
    <w:rsid w:val="00B84735"/>
    <w:rsid w:val="00B90F9C"/>
    <w:rsid w:val="00B95BA5"/>
    <w:rsid w:val="00BA2B79"/>
    <w:rsid w:val="00BA7E3E"/>
    <w:rsid w:val="00BB4138"/>
    <w:rsid w:val="00BC2868"/>
    <w:rsid w:val="00BE764E"/>
    <w:rsid w:val="00C05D70"/>
    <w:rsid w:val="00C414AA"/>
    <w:rsid w:val="00C41E42"/>
    <w:rsid w:val="00C47C05"/>
    <w:rsid w:val="00C571C4"/>
    <w:rsid w:val="00C708C3"/>
    <w:rsid w:val="00C910BF"/>
    <w:rsid w:val="00C94A5B"/>
    <w:rsid w:val="00CA0B71"/>
    <w:rsid w:val="00CA39A3"/>
    <w:rsid w:val="00CB4BAD"/>
    <w:rsid w:val="00CC746F"/>
    <w:rsid w:val="00CC7D70"/>
    <w:rsid w:val="00CD22E0"/>
    <w:rsid w:val="00CD4C9E"/>
    <w:rsid w:val="00CE0D6E"/>
    <w:rsid w:val="00D0570A"/>
    <w:rsid w:val="00D0779C"/>
    <w:rsid w:val="00D14CF2"/>
    <w:rsid w:val="00D227FA"/>
    <w:rsid w:val="00D43E91"/>
    <w:rsid w:val="00D579BA"/>
    <w:rsid w:val="00D7136A"/>
    <w:rsid w:val="00D77D45"/>
    <w:rsid w:val="00D865D3"/>
    <w:rsid w:val="00DB3D85"/>
    <w:rsid w:val="00DB78E1"/>
    <w:rsid w:val="00DC070A"/>
    <w:rsid w:val="00DC1212"/>
    <w:rsid w:val="00DC3A27"/>
    <w:rsid w:val="00DC5CE2"/>
    <w:rsid w:val="00DF3226"/>
    <w:rsid w:val="00E1266C"/>
    <w:rsid w:val="00E1543C"/>
    <w:rsid w:val="00E1660F"/>
    <w:rsid w:val="00E23C50"/>
    <w:rsid w:val="00E30A1B"/>
    <w:rsid w:val="00E3284D"/>
    <w:rsid w:val="00E32EBC"/>
    <w:rsid w:val="00E45FED"/>
    <w:rsid w:val="00E52A48"/>
    <w:rsid w:val="00E55862"/>
    <w:rsid w:val="00E83D82"/>
    <w:rsid w:val="00E9249D"/>
    <w:rsid w:val="00EA7774"/>
    <w:rsid w:val="00EB1FDC"/>
    <w:rsid w:val="00EC6DF3"/>
    <w:rsid w:val="00ED45FB"/>
    <w:rsid w:val="00EF1B39"/>
    <w:rsid w:val="00EF23AD"/>
    <w:rsid w:val="00F0092F"/>
    <w:rsid w:val="00F12F08"/>
    <w:rsid w:val="00F147E9"/>
    <w:rsid w:val="00F169A7"/>
    <w:rsid w:val="00F24157"/>
    <w:rsid w:val="00F24DF9"/>
    <w:rsid w:val="00F6568E"/>
    <w:rsid w:val="00F72158"/>
    <w:rsid w:val="00F77B50"/>
    <w:rsid w:val="00F80307"/>
    <w:rsid w:val="00F84B30"/>
    <w:rsid w:val="00F95E11"/>
    <w:rsid w:val="00FB0AB2"/>
    <w:rsid w:val="00FC2EA4"/>
    <w:rsid w:val="00FC600A"/>
    <w:rsid w:val="00FD028A"/>
    <w:rsid w:val="00FE0EF9"/>
    <w:rsid w:val="00FE2613"/>
    <w:rsid w:val="00FF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11FB8881"/>
  <w15:docId w15:val="{4DF5FCD9-C616-4425-9422-FAF3E0586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7">
    <w:name w:val="Table Grid7"/>
    <w:basedOn w:val="Normlnatabuka"/>
    <w:uiPriority w:val="39"/>
    <w:rsid w:val="00D43E9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FB78F2ADB2FC4DE79FFE442502AB3D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9BDA74-6B31-447D-9DAB-C2C64A83F2A4}"/>
      </w:docPartPr>
      <w:docPartBody>
        <w:p w:rsidR="00AA4049" w:rsidRDefault="00C338EA" w:rsidP="00C338EA">
          <w:pPr>
            <w:pStyle w:val="FB78F2ADB2FC4DE79FFE442502AB3DC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DF00A9A64E54D69A0AD4BB94AC0BD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C7884D-C99E-4AE6-BA08-1DE0B17F05B0}"/>
      </w:docPartPr>
      <w:docPartBody>
        <w:p w:rsidR="00AA4049" w:rsidRDefault="00C338EA" w:rsidP="00C338EA">
          <w:pPr>
            <w:pStyle w:val="6DF00A9A64E54D69A0AD4BB94AC0BD3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8613788C3AB4C428365D60407D77E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2EFDA4-0D2B-48C3-86F9-38B3C1D32220}"/>
      </w:docPartPr>
      <w:docPartBody>
        <w:p w:rsidR="00AA4049" w:rsidRDefault="00C338EA" w:rsidP="00C338EA">
          <w:pPr>
            <w:pStyle w:val="F8613788C3AB4C428365D60407D77E7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388E611CBF44D1F891924ED5B2924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9227FC-4F48-45E0-BC34-070DA6C3D7B6}"/>
      </w:docPartPr>
      <w:docPartBody>
        <w:p w:rsidR="00AA4049" w:rsidRDefault="00C338EA" w:rsidP="00C338EA">
          <w:pPr>
            <w:pStyle w:val="5388E611CBF44D1F891924ED5B29245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9BDA62D2D154980981DECF5EFCFE0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54C041-EB8E-4258-896C-1F7134117692}"/>
      </w:docPartPr>
      <w:docPartBody>
        <w:p w:rsidR="00AA4049" w:rsidRDefault="00C338EA" w:rsidP="00C338EA">
          <w:pPr>
            <w:pStyle w:val="49BDA62D2D154980981DECF5EFCFE0A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208CECFB0D94FEDBF5BEF46D55205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7E3B50-6A46-41AE-9F6A-1D3501FEAC24}"/>
      </w:docPartPr>
      <w:docPartBody>
        <w:p w:rsidR="00AA4049" w:rsidRDefault="00C338EA" w:rsidP="00C338EA">
          <w:pPr>
            <w:pStyle w:val="C208CECFB0D94FEDBF5BEF46D55205D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6503E80D2684DC9A3D793B18D0775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382B26-1C5C-4D5B-9791-03AB6CF106D0}"/>
      </w:docPartPr>
      <w:docPartBody>
        <w:p w:rsidR="00AA4049" w:rsidRDefault="00C338EA" w:rsidP="00C338EA">
          <w:pPr>
            <w:pStyle w:val="A6503E80D2684DC9A3D793B18D0775E3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5C271D7AF0A4E89A6799F6F8B1087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19F738-7245-4F50-89B9-1A438A5DFB1C}"/>
      </w:docPartPr>
      <w:docPartBody>
        <w:p w:rsidR="00AA4049" w:rsidRDefault="00C338EA" w:rsidP="00C338EA">
          <w:pPr>
            <w:pStyle w:val="C5C271D7AF0A4E89A6799F6F8B1087A7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3D9B3D67CF84428B7BF9578E661C4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8AA8AB-190E-4787-BA45-7C8F6FCE283C}"/>
      </w:docPartPr>
      <w:docPartBody>
        <w:p w:rsidR="00AA4049" w:rsidRDefault="00C338EA" w:rsidP="00C338EA">
          <w:pPr>
            <w:pStyle w:val="63D9B3D67CF84428B7BF9578E661C495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DB757FAC69845F59EF72EF62BA016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1AB92E-AF4E-457C-8AD9-91F685C90FA9}"/>
      </w:docPartPr>
      <w:docPartBody>
        <w:p w:rsidR="00AA4049" w:rsidRDefault="00C338EA" w:rsidP="00C338EA">
          <w:pPr>
            <w:pStyle w:val="7DB757FAC69845F59EF72EF62BA016E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E107DCB202141118E80E7EB03CABF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D6D427-FEBB-43C4-8824-5151BA963048}"/>
      </w:docPartPr>
      <w:docPartBody>
        <w:p w:rsidR="00AA4049" w:rsidRDefault="00C338EA" w:rsidP="00C338EA">
          <w:pPr>
            <w:pStyle w:val="DE107DCB202141118E80E7EB03CABFE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28638A6C44A44D18BA5DC05DA330E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88A8B8-F2BC-4EA5-9104-607D6073DD0D}"/>
      </w:docPartPr>
      <w:docPartBody>
        <w:p w:rsidR="00AA4049" w:rsidRDefault="00C338EA" w:rsidP="00C338EA">
          <w:pPr>
            <w:pStyle w:val="228638A6C44A44D18BA5DC05DA330E8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4D896E7E97B4158848F762CA753F8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6B68D4-04CC-44A5-BE79-2B1B1D04523E}"/>
      </w:docPartPr>
      <w:docPartBody>
        <w:p w:rsidR="00AA4049" w:rsidRDefault="00C338EA" w:rsidP="00C338EA">
          <w:pPr>
            <w:pStyle w:val="A4D896E7E97B4158848F762CA753F8E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F073B05728C4C9DAF0786F682908E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DC5F29-9FD4-4983-8AD2-AF4135B31C4D}"/>
      </w:docPartPr>
      <w:docPartBody>
        <w:p w:rsidR="00AA4049" w:rsidRDefault="00C338EA" w:rsidP="00C338EA">
          <w:pPr>
            <w:pStyle w:val="DF073B05728C4C9DAF0786F682908E1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71E33FE4FCE4AB4A4B0CA59BB5DB6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69A1EF-5D5E-43AD-808F-588C94081A5D}"/>
      </w:docPartPr>
      <w:docPartBody>
        <w:p w:rsidR="00AA4049" w:rsidRDefault="00C338EA" w:rsidP="00C338EA">
          <w:pPr>
            <w:pStyle w:val="271E33FE4FCE4AB4A4B0CA59BB5DB60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CA72ABDD16A4665A6CAC114F44294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723D39-11D2-42C0-B8D8-E5B807AFEDB5}"/>
      </w:docPartPr>
      <w:docPartBody>
        <w:p w:rsidR="00AA4049" w:rsidRDefault="00C338EA" w:rsidP="00C338EA">
          <w:pPr>
            <w:pStyle w:val="1CA72ABDD16A4665A6CAC114F442946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D7462E631E547A38CB46B771B532F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930308-DFBC-4587-8798-B5DB7A7C2CA8}"/>
      </w:docPartPr>
      <w:docPartBody>
        <w:p w:rsidR="00AA4049" w:rsidRDefault="00C338EA" w:rsidP="00C338EA">
          <w:pPr>
            <w:pStyle w:val="BD7462E631E547A38CB46B771B532F2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1906209E7774DFEBC6D370F1DF75D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FF9FAC-9997-4B60-9599-7471AB66ABC3}"/>
      </w:docPartPr>
      <w:docPartBody>
        <w:p w:rsidR="00AA4049" w:rsidRDefault="00C338EA" w:rsidP="00C338EA">
          <w:pPr>
            <w:pStyle w:val="81906209E7774DFEBC6D370F1DF75D7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1C19275F0A84771AC42AB6E979B70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C6EEE7-EDCD-4799-AF98-2D6365969808}"/>
      </w:docPartPr>
      <w:docPartBody>
        <w:p w:rsidR="00AA4049" w:rsidRDefault="00C338EA" w:rsidP="00C338EA">
          <w:pPr>
            <w:pStyle w:val="01C19275F0A84771AC42AB6E979B702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65F9FE008AC4497B678B8E9F42632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E09DC7-0954-4641-8A3D-57E0C401BEE9}"/>
      </w:docPartPr>
      <w:docPartBody>
        <w:p w:rsidR="00AA4049" w:rsidRDefault="00C338EA" w:rsidP="00C338EA">
          <w:pPr>
            <w:pStyle w:val="465F9FE008AC4497B678B8E9F42632F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9D8BC0DED1D484C9B92FF75ACF596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3B9298-82C6-439A-8E62-31F5A93D27A8}"/>
      </w:docPartPr>
      <w:docPartBody>
        <w:p w:rsidR="00AA4049" w:rsidRDefault="00C338EA" w:rsidP="00C338EA">
          <w:pPr>
            <w:pStyle w:val="99D8BC0DED1D484C9B92FF75ACF596D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EEC72E7806F40C6B83DD8CF79119E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CA6E8C-99D4-47E7-BEAE-B30F4D437CE9}"/>
      </w:docPartPr>
      <w:docPartBody>
        <w:p w:rsidR="00AA4049" w:rsidRDefault="00C338EA" w:rsidP="00C338EA">
          <w:pPr>
            <w:pStyle w:val="6EEC72E7806F40C6B83DD8CF79119EA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5BAF42A172142DD84DAA030539DE4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6CC3FB-7095-4023-813D-89F5455D0BD4}"/>
      </w:docPartPr>
      <w:docPartBody>
        <w:p w:rsidR="00AA4049" w:rsidRDefault="00C338EA" w:rsidP="00C338EA">
          <w:pPr>
            <w:pStyle w:val="65BAF42A172142DD84DAA030539DE49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E326A19338C4B0F9F51D2BB84703C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67BF4B-1418-4175-B9D7-EDF786600C6C}"/>
      </w:docPartPr>
      <w:docPartBody>
        <w:p w:rsidR="00AA4049" w:rsidRDefault="00C338EA" w:rsidP="00C338EA">
          <w:pPr>
            <w:pStyle w:val="EE326A19338C4B0F9F51D2BB84703C7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FB43EBF163A45E0BF82AD31485C27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09ECE5-C551-4948-BC0B-D796060726B7}"/>
      </w:docPartPr>
      <w:docPartBody>
        <w:p w:rsidR="00AA4049" w:rsidRDefault="00C338EA" w:rsidP="00C338EA">
          <w:pPr>
            <w:pStyle w:val="9FB43EBF163A45E0BF82AD31485C276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0D19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6123B"/>
    <w:rsid w:val="0028345E"/>
    <w:rsid w:val="002A2439"/>
    <w:rsid w:val="003709D3"/>
    <w:rsid w:val="00372018"/>
    <w:rsid w:val="003A42BD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6257B8"/>
    <w:rsid w:val="00626DE7"/>
    <w:rsid w:val="00641E8C"/>
    <w:rsid w:val="00660A8B"/>
    <w:rsid w:val="006B079A"/>
    <w:rsid w:val="006B7C2C"/>
    <w:rsid w:val="00706594"/>
    <w:rsid w:val="007139CA"/>
    <w:rsid w:val="007209A9"/>
    <w:rsid w:val="00746626"/>
    <w:rsid w:val="00764B0E"/>
    <w:rsid w:val="00773249"/>
    <w:rsid w:val="007755A0"/>
    <w:rsid w:val="008137D6"/>
    <w:rsid w:val="00831BED"/>
    <w:rsid w:val="008333F7"/>
    <w:rsid w:val="008627B6"/>
    <w:rsid w:val="00882C39"/>
    <w:rsid w:val="008C4614"/>
    <w:rsid w:val="008E088B"/>
    <w:rsid w:val="009D78FC"/>
    <w:rsid w:val="00A623AF"/>
    <w:rsid w:val="00A85B5A"/>
    <w:rsid w:val="00AA4049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D701D"/>
    <w:rsid w:val="00F042BB"/>
    <w:rsid w:val="00F20C19"/>
    <w:rsid w:val="00F704B5"/>
    <w:rsid w:val="00F73BD6"/>
    <w:rsid w:val="00FA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8345E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B295CACBB43F401F80827392028458EE">
    <w:name w:val="B295CACBB43F401F80827392028458EE"/>
    <w:rsid w:val="00C338EA"/>
  </w:style>
  <w:style w:type="paragraph" w:customStyle="1" w:styleId="67468897EA214D16B321642E96283A3F">
    <w:name w:val="67468897EA214D16B321642E96283A3F"/>
    <w:rsid w:val="00C338EA"/>
  </w:style>
  <w:style w:type="paragraph" w:customStyle="1" w:styleId="FE94C1FB4E614610871DA93E89253A3F">
    <w:name w:val="FE94C1FB4E614610871DA93E89253A3F"/>
    <w:rsid w:val="00C338EA"/>
  </w:style>
  <w:style w:type="paragraph" w:customStyle="1" w:styleId="22C1EDA6ABA9476B823A14953BE7190C">
    <w:name w:val="22C1EDA6ABA9476B823A14953BE7190C"/>
    <w:rsid w:val="00C338EA"/>
  </w:style>
  <w:style w:type="paragraph" w:customStyle="1" w:styleId="F648B845AC5A4536BB047B6468A25DE8">
    <w:name w:val="F648B845AC5A4536BB047B6468A25DE8"/>
    <w:rsid w:val="00C338EA"/>
  </w:style>
  <w:style w:type="paragraph" w:customStyle="1" w:styleId="76BC30D453DC4F13ABE48AF542EF1DAA">
    <w:name w:val="76BC30D453DC4F13ABE48AF542EF1DAA"/>
    <w:rsid w:val="00C338EA"/>
  </w:style>
  <w:style w:type="paragraph" w:customStyle="1" w:styleId="C2DD916E90D44DF0B554F1DA521E4F1C">
    <w:name w:val="C2DD916E90D44DF0B554F1DA521E4F1C"/>
    <w:rsid w:val="00C338EA"/>
  </w:style>
  <w:style w:type="paragraph" w:customStyle="1" w:styleId="1C908618694641A78DC96816815E637F">
    <w:name w:val="1C908618694641A78DC96816815E637F"/>
    <w:rsid w:val="00C338EA"/>
  </w:style>
  <w:style w:type="paragraph" w:customStyle="1" w:styleId="10A4EB2868C9412381368FC00D882E78">
    <w:name w:val="10A4EB2868C9412381368FC00D882E78"/>
    <w:rsid w:val="00C338EA"/>
  </w:style>
  <w:style w:type="paragraph" w:customStyle="1" w:styleId="80B37F2D745B459DBC7BBDAEB8B3D470">
    <w:name w:val="80B37F2D745B459DBC7BBDAEB8B3D470"/>
    <w:rsid w:val="00C338EA"/>
  </w:style>
  <w:style w:type="paragraph" w:customStyle="1" w:styleId="BBDD7FA6C4B0482EA9E24DC8F56C6111">
    <w:name w:val="BBDD7FA6C4B0482EA9E24DC8F56C6111"/>
    <w:rsid w:val="00C338EA"/>
  </w:style>
  <w:style w:type="paragraph" w:customStyle="1" w:styleId="2AE3373A2D8D408CBCD60DD01A32BB7C">
    <w:name w:val="2AE3373A2D8D408CBCD60DD01A32BB7C"/>
    <w:rsid w:val="00C338EA"/>
  </w:style>
  <w:style w:type="paragraph" w:customStyle="1" w:styleId="C4017C20B9EE47059AF9C0A54DA02C6E">
    <w:name w:val="C4017C20B9EE47059AF9C0A54DA02C6E"/>
    <w:rsid w:val="00C338EA"/>
  </w:style>
  <w:style w:type="paragraph" w:customStyle="1" w:styleId="8B931024C5984794A10A966B35E60EEA">
    <w:name w:val="8B931024C5984794A10A966B35E60EEA"/>
    <w:rsid w:val="00C338EA"/>
  </w:style>
  <w:style w:type="paragraph" w:customStyle="1" w:styleId="89C944D2CEEC4EED92BA9CA44341A6EE">
    <w:name w:val="89C944D2CEEC4EED92BA9CA44341A6EE"/>
    <w:rsid w:val="00C338EA"/>
  </w:style>
  <w:style w:type="paragraph" w:customStyle="1" w:styleId="2C5E68A93510456F9D6F30A9E9CC26E4">
    <w:name w:val="2C5E68A93510456F9D6F30A9E9CC26E4"/>
    <w:rsid w:val="00C338EA"/>
  </w:style>
  <w:style w:type="paragraph" w:customStyle="1" w:styleId="988F38A4FD6D452C8ACCD3E48C185D9E">
    <w:name w:val="988F38A4FD6D452C8ACCD3E48C185D9E"/>
    <w:rsid w:val="00C338EA"/>
  </w:style>
  <w:style w:type="paragraph" w:customStyle="1" w:styleId="89123488680F4D4EA61BE58EA36EAC35">
    <w:name w:val="89123488680F4D4EA61BE58EA36EAC35"/>
    <w:rsid w:val="00C338EA"/>
  </w:style>
  <w:style w:type="paragraph" w:customStyle="1" w:styleId="0DDE4F652A6E4E0EBD82C125A6EC8DB4">
    <w:name w:val="0DDE4F652A6E4E0EBD82C125A6EC8DB4"/>
    <w:rsid w:val="00C338EA"/>
  </w:style>
  <w:style w:type="paragraph" w:customStyle="1" w:styleId="7F60219CAA5045F9A5CAB3F96195EAA0">
    <w:name w:val="7F60219CAA5045F9A5CAB3F96195EAA0"/>
    <w:rsid w:val="00C338EA"/>
  </w:style>
  <w:style w:type="paragraph" w:customStyle="1" w:styleId="9BA9823B50A241F0B7100444AABE48F8">
    <w:name w:val="9BA9823B50A241F0B7100444AABE48F8"/>
    <w:rsid w:val="00C338EA"/>
  </w:style>
  <w:style w:type="paragraph" w:customStyle="1" w:styleId="E35652C987BD4959BE547B6F82F11F80">
    <w:name w:val="E35652C987BD4959BE547B6F82F11F80"/>
    <w:rsid w:val="00C338EA"/>
  </w:style>
  <w:style w:type="paragraph" w:customStyle="1" w:styleId="EABD7EAB6C5C420083E541A8B4BE881F">
    <w:name w:val="EABD7EAB6C5C420083E541A8B4BE881F"/>
    <w:rsid w:val="00C338EA"/>
  </w:style>
  <w:style w:type="paragraph" w:customStyle="1" w:styleId="A729731971A84D88A4EF906BB16E82DC">
    <w:name w:val="A729731971A84D88A4EF906BB16E82DC"/>
    <w:rsid w:val="00C338EA"/>
  </w:style>
  <w:style w:type="paragraph" w:customStyle="1" w:styleId="8729067340924F9DA0A5F319EA8C01B4">
    <w:name w:val="8729067340924F9DA0A5F319EA8C01B4"/>
    <w:rsid w:val="00C338EA"/>
  </w:style>
  <w:style w:type="paragraph" w:customStyle="1" w:styleId="75E8D58B5A9145B987831688EC67AA98">
    <w:name w:val="75E8D58B5A9145B987831688EC67AA98"/>
    <w:rsid w:val="00C338EA"/>
  </w:style>
  <w:style w:type="paragraph" w:customStyle="1" w:styleId="56190A4DA44C4C64AEC317C3CE334CBE">
    <w:name w:val="56190A4DA44C4C64AEC317C3CE334CBE"/>
    <w:rsid w:val="00C338EA"/>
  </w:style>
  <w:style w:type="paragraph" w:customStyle="1" w:styleId="99EC5A4CCD2F411080DF35620CBFD647">
    <w:name w:val="99EC5A4CCD2F411080DF35620CBFD647"/>
    <w:rsid w:val="00C338EA"/>
  </w:style>
  <w:style w:type="paragraph" w:customStyle="1" w:styleId="4BDB57E920B247B2BA76DA3A26412498">
    <w:name w:val="4BDB57E920B247B2BA76DA3A26412498"/>
    <w:rsid w:val="00C338EA"/>
  </w:style>
  <w:style w:type="paragraph" w:customStyle="1" w:styleId="0E5BD10EBA4B4AF8BCCCA444A17870BB">
    <w:name w:val="0E5BD10EBA4B4AF8BCCCA444A17870BB"/>
    <w:rsid w:val="00C338EA"/>
  </w:style>
  <w:style w:type="paragraph" w:customStyle="1" w:styleId="46C98D724F804193A1E2216636A4C6E8">
    <w:name w:val="46C98D724F804193A1E2216636A4C6E8"/>
    <w:rsid w:val="00C338EA"/>
  </w:style>
  <w:style w:type="paragraph" w:customStyle="1" w:styleId="DAC4325D7C4141D2989937E67777E476">
    <w:name w:val="DAC4325D7C4141D2989937E67777E476"/>
    <w:rsid w:val="00C338EA"/>
  </w:style>
  <w:style w:type="paragraph" w:customStyle="1" w:styleId="65EF7135C852454B80AE4ED56F0E2339">
    <w:name w:val="65EF7135C852454B80AE4ED56F0E2339"/>
    <w:rsid w:val="00C338EA"/>
  </w:style>
  <w:style w:type="paragraph" w:customStyle="1" w:styleId="8777F2B2531F4EED8D6C814DD7AA79E8">
    <w:name w:val="8777F2B2531F4EED8D6C814DD7AA79E8"/>
    <w:rsid w:val="00C338EA"/>
  </w:style>
  <w:style w:type="paragraph" w:customStyle="1" w:styleId="58EBA0EF4281441696969D0C2ACDD0B1">
    <w:name w:val="58EBA0EF4281441696969D0C2ACDD0B1"/>
    <w:rsid w:val="00C338EA"/>
  </w:style>
  <w:style w:type="paragraph" w:customStyle="1" w:styleId="BD29B45107E54A59923632C7517D15DF">
    <w:name w:val="BD29B45107E54A59923632C7517D15DF"/>
    <w:rsid w:val="00C338EA"/>
  </w:style>
  <w:style w:type="paragraph" w:customStyle="1" w:styleId="E8D88E9D6133487591DC72A20A9761D2">
    <w:name w:val="E8D88E9D6133487591DC72A20A9761D2"/>
    <w:rsid w:val="00C338EA"/>
  </w:style>
  <w:style w:type="paragraph" w:customStyle="1" w:styleId="B664FAB4226B4B91827FAE533E3A132B">
    <w:name w:val="B664FAB4226B4B91827FAE533E3A132B"/>
    <w:rsid w:val="00C338EA"/>
  </w:style>
  <w:style w:type="paragraph" w:customStyle="1" w:styleId="1C45EA71F5B941D4BE7DBF72AC3D3A3E">
    <w:name w:val="1C45EA71F5B941D4BE7DBF72AC3D3A3E"/>
    <w:rsid w:val="00C338EA"/>
  </w:style>
  <w:style w:type="paragraph" w:customStyle="1" w:styleId="BFE3DC3A6BD441CE85B487D43950D0CF">
    <w:name w:val="BFE3DC3A6BD441CE85B487D43950D0CF"/>
    <w:rsid w:val="00C338EA"/>
  </w:style>
  <w:style w:type="paragraph" w:customStyle="1" w:styleId="DE682735D44045DE8B29F118C822AB8B">
    <w:name w:val="DE682735D44045DE8B29F118C822AB8B"/>
    <w:rsid w:val="00C338EA"/>
  </w:style>
  <w:style w:type="paragraph" w:customStyle="1" w:styleId="F3DFCA752A2649E0B16C0425C4786B34">
    <w:name w:val="F3DFCA752A2649E0B16C0425C4786B34"/>
    <w:rsid w:val="00C338EA"/>
  </w:style>
  <w:style w:type="paragraph" w:customStyle="1" w:styleId="061D32ADDA36457AA191DD911AD847D3">
    <w:name w:val="061D32ADDA36457AA191DD911AD847D3"/>
    <w:rsid w:val="00C338EA"/>
  </w:style>
  <w:style w:type="paragraph" w:customStyle="1" w:styleId="7E755132F76F4EE0A8719AA1DCAF2568">
    <w:name w:val="7E755132F76F4EE0A8719AA1DCAF2568"/>
    <w:rsid w:val="00C338EA"/>
  </w:style>
  <w:style w:type="paragraph" w:customStyle="1" w:styleId="2BD57E233664452A8F17FF6199110510">
    <w:name w:val="2BD57E233664452A8F17FF6199110510"/>
    <w:rsid w:val="00C338EA"/>
  </w:style>
  <w:style w:type="paragraph" w:customStyle="1" w:styleId="3910D4A058A54AB59103F4B9B808640F">
    <w:name w:val="3910D4A058A54AB59103F4B9B808640F"/>
    <w:rsid w:val="00C338EA"/>
  </w:style>
  <w:style w:type="paragraph" w:customStyle="1" w:styleId="FB78F2ADB2FC4DE79FFE442502AB3DC9">
    <w:name w:val="FB78F2ADB2FC4DE79FFE442502AB3DC9"/>
    <w:rsid w:val="00C338EA"/>
  </w:style>
  <w:style w:type="paragraph" w:customStyle="1" w:styleId="B235447B28EC47D0B4121B75B94368B1">
    <w:name w:val="B235447B28EC47D0B4121B75B94368B1"/>
    <w:rsid w:val="00C338EA"/>
  </w:style>
  <w:style w:type="paragraph" w:customStyle="1" w:styleId="6DF00A9A64E54D69A0AD4BB94AC0BD32">
    <w:name w:val="6DF00A9A64E54D69A0AD4BB94AC0BD32"/>
    <w:rsid w:val="00C338EA"/>
  </w:style>
  <w:style w:type="paragraph" w:customStyle="1" w:styleId="4206007603C243398E0E29A081365B40">
    <w:name w:val="4206007603C243398E0E29A081365B40"/>
    <w:rsid w:val="00C338EA"/>
  </w:style>
  <w:style w:type="paragraph" w:customStyle="1" w:styleId="C907A43C4FB943588566972DA6641687">
    <w:name w:val="C907A43C4FB943588566972DA6641687"/>
    <w:rsid w:val="00C338EA"/>
  </w:style>
  <w:style w:type="paragraph" w:customStyle="1" w:styleId="D9BD4F95DE29463CACC41E892DF9799F">
    <w:name w:val="D9BD4F95DE29463CACC41E892DF9799F"/>
    <w:rsid w:val="00C338EA"/>
  </w:style>
  <w:style w:type="paragraph" w:customStyle="1" w:styleId="D5DF3317556E4006965747F104DC4954">
    <w:name w:val="D5DF3317556E4006965747F104DC4954"/>
    <w:rsid w:val="00C338EA"/>
  </w:style>
  <w:style w:type="paragraph" w:customStyle="1" w:styleId="B040EED1DA99495AB1886D3317E6A439">
    <w:name w:val="B040EED1DA99495AB1886D3317E6A439"/>
    <w:rsid w:val="00C338EA"/>
  </w:style>
  <w:style w:type="paragraph" w:customStyle="1" w:styleId="895F9DFAA02845DE9EAE92D847BD8299">
    <w:name w:val="895F9DFAA02845DE9EAE92D847BD8299"/>
    <w:rsid w:val="00C338EA"/>
  </w:style>
  <w:style w:type="paragraph" w:customStyle="1" w:styleId="7ED9B63D440E45B4A28185F961D4AE45">
    <w:name w:val="7ED9B63D440E45B4A28185F961D4AE45"/>
    <w:rsid w:val="00C338EA"/>
  </w:style>
  <w:style w:type="paragraph" w:customStyle="1" w:styleId="CC90E1FABF00417DAE679A27B525427F">
    <w:name w:val="CC90E1FABF00417DAE679A27B525427F"/>
    <w:rsid w:val="00C338EA"/>
  </w:style>
  <w:style w:type="paragraph" w:customStyle="1" w:styleId="F8613788C3AB4C428365D60407D77E79">
    <w:name w:val="F8613788C3AB4C428365D60407D77E79"/>
    <w:rsid w:val="00C338EA"/>
  </w:style>
  <w:style w:type="paragraph" w:customStyle="1" w:styleId="5388E611CBF44D1F891924ED5B29245E">
    <w:name w:val="5388E611CBF44D1F891924ED5B29245E"/>
    <w:rsid w:val="00C338EA"/>
  </w:style>
  <w:style w:type="paragraph" w:customStyle="1" w:styleId="49BDA62D2D154980981DECF5EFCFE0A8">
    <w:name w:val="49BDA62D2D154980981DECF5EFCFE0A8"/>
    <w:rsid w:val="00C338EA"/>
  </w:style>
  <w:style w:type="paragraph" w:customStyle="1" w:styleId="C70BECEBAE4545FF9D635DBCF59AE704">
    <w:name w:val="C70BECEBAE4545FF9D635DBCF59AE704"/>
    <w:rsid w:val="00C338EA"/>
  </w:style>
  <w:style w:type="paragraph" w:customStyle="1" w:styleId="456CE46E9C3F40439B9AB3F812D8D114">
    <w:name w:val="456CE46E9C3F40439B9AB3F812D8D114"/>
    <w:rsid w:val="00C338EA"/>
  </w:style>
  <w:style w:type="paragraph" w:customStyle="1" w:styleId="9FAFED4F74494DB2A51CFCCE1528DB65">
    <w:name w:val="9FAFED4F74494DB2A51CFCCE1528DB65"/>
    <w:rsid w:val="00C338EA"/>
  </w:style>
  <w:style w:type="paragraph" w:customStyle="1" w:styleId="C0A717EE32BC4222B35C1B18485B9A3D">
    <w:name w:val="C0A717EE32BC4222B35C1B18485B9A3D"/>
    <w:rsid w:val="00C338EA"/>
  </w:style>
  <w:style w:type="paragraph" w:customStyle="1" w:styleId="C208CECFB0D94FEDBF5BEF46D55205D2">
    <w:name w:val="C208CECFB0D94FEDBF5BEF46D55205D2"/>
    <w:rsid w:val="00C338EA"/>
  </w:style>
  <w:style w:type="paragraph" w:customStyle="1" w:styleId="A6503E80D2684DC9A3D793B18D0775E3">
    <w:name w:val="A6503E80D2684DC9A3D793B18D0775E3"/>
    <w:rsid w:val="00C338EA"/>
  </w:style>
  <w:style w:type="paragraph" w:customStyle="1" w:styleId="C5C271D7AF0A4E89A6799F6F8B1087A7">
    <w:name w:val="C5C271D7AF0A4E89A6799F6F8B1087A7"/>
    <w:rsid w:val="00C338EA"/>
  </w:style>
  <w:style w:type="paragraph" w:customStyle="1" w:styleId="63D9B3D67CF84428B7BF9578E661C495">
    <w:name w:val="63D9B3D67CF84428B7BF9578E661C495"/>
    <w:rsid w:val="00C338EA"/>
  </w:style>
  <w:style w:type="paragraph" w:customStyle="1" w:styleId="E7F9241486514834A254E1B443D05C37">
    <w:name w:val="E7F9241486514834A254E1B443D05C37"/>
    <w:rsid w:val="00C338EA"/>
  </w:style>
  <w:style w:type="paragraph" w:customStyle="1" w:styleId="3E745FEA13A34878AD0D3C21821FBB33">
    <w:name w:val="3E745FEA13A34878AD0D3C21821FBB33"/>
    <w:rsid w:val="00C338EA"/>
  </w:style>
  <w:style w:type="paragraph" w:customStyle="1" w:styleId="3E73BCB1BD884D9FA835EC9AFF72631D">
    <w:name w:val="3E73BCB1BD884D9FA835EC9AFF72631D"/>
    <w:rsid w:val="00C338EA"/>
  </w:style>
  <w:style w:type="paragraph" w:customStyle="1" w:styleId="6249C126CC374378B03AC383A75B0681">
    <w:name w:val="6249C126CC374378B03AC383A75B0681"/>
    <w:rsid w:val="00C338EA"/>
  </w:style>
  <w:style w:type="paragraph" w:customStyle="1" w:styleId="7DB757FAC69845F59EF72EF62BA016E4">
    <w:name w:val="7DB757FAC69845F59EF72EF62BA016E4"/>
    <w:rsid w:val="00C338EA"/>
  </w:style>
  <w:style w:type="paragraph" w:customStyle="1" w:styleId="BB9378345AFA4C57A079060BC3DF9E6E">
    <w:name w:val="BB9378345AFA4C57A079060BC3DF9E6E"/>
    <w:rsid w:val="00C338EA"/>
  </w:style>
  <w:style w:type="paragraph" w:customStyle="1" w:styleId="DE107DCB202141118E80E7EB03CABFE2">
    <w:name w:val="DE107DCB202141118E80E7EB03CABFE2"/>
    <w:rsid w:val="00C338EA"/>
  </w:style>
  <w:style w:type="paragraph" w:customStyle="1" w:styleId="37E656EBF29A4B37BE53977829D29683">
    <w:name w:val="37E656EBF29A4B37BE53977829D29683"/>
    <w:rsid w:val="00C338EA"/>
  </w:style>
  <w:style w:type="paragraph" w:customStyle="1" w:styleId="228638A6C44A44D18BA5DC05DA330E8D">
    <w:name w:val="228638A6C44A44D18BA5DC05DA330E8D"/>
    <w:rsid w:val="00C338EA"/>
  </w:style>
  <w:style w:type="paragraph" w:customStyle="1" w:styleId="7A22052FF2054334A3F1063965650B46">
    <w:name w:val="7A22052FF2054334A3F1063965650B46"/>
    <w:rsid w:val="00C338EA"/>
  </w:style>
  <w:style w:type="paragraph" w:customStyle="1" w:styleId="A4D896E7E97B4158848F762CA753F8E0">
    <w:name w:val="A4D896E7E97B4158848F762CA753F8E0"/>
    <w:rsid w:val="00C338EA"/>
  </w:style>
  <w:style w:type="paragraph" w:customStyle="1" w:styleId="5EA3965A4D984536964586F19C5698F8">
    <w:name w:val="5EA3965A4D984536964586F19C5698F8"/>
    <w:rsid w:val="00C338EA"/>
  </w:style>
  <w:style w:type="paragraph" w:customStyle="1" w:styleId="DF073B05728C4C9DAF0786F682908E18">
    <w:name w:val="DF073B05728C4C9DAF0786F682908E18"/>
    <w:rsid w:val="00C338EA"/>
  </w:style>
  <w:style w:type="paragraph" w:customStyle="1" w:styleId="E29D272FED564138AAB1E375E3B7919E">
    <w:name w:val="E29D272FED564138AAB1E375E3B7919E"/>
    <w:rsid w:val="00C338EA"/>
  </w:style>
  <w:style w:type="paragraph" w:customStyle="1" w:styleId="4498604F60584D3C820B29C1B73303B2">
    <w:name w:val="4498604F60584D3C820B29C1B73303B2"/>
    <w:rsid w:val="00C338EA"/>
  </w:style>
  <w:style w:type="paragraph" w:customStyle="1" w:styleId="9DFB7EF786F9480AAA8B905F10AC9EC9">
    <w:name w:val="9DFB7EF786F9480AAA8B905F10AC9EC9"/>
    <w:rsid w:val="00C338EA"/>
  </w:style>
  <w:style w:type="paragraph" w:customStyle="1" w:styleId="2F38B95904D546E6999162D7616A72F4">
    <w:name w:val="2F38B95904D546E6999162D7616A72F4"/>
    <w:rsid w:val="00C338EA"/>
  </w:style>
  <w:style w:type="paragraph" w:customStyle="1" w:styleId="298D4706C3D544698D006E44C30B8698">
    <w:name w:val="298D4706C3D544698D006E44C30B8698"/>
    <w:rsid w:val="00C338EA"/>
  </w:style>
  <w:style w:type="paragraph" w:customStyle="1" w:styleId="1A3F6B9B943B4BF3B0600BE361DC9203">
    <w:name w:val="1A3F6B9B943B4BF3B0600BE361DC9203"/>
    <w:rsid w:val="00C338EA"/>
  </w:style>
  <w:style w:type="paragraph" w:customStyle="1" w:styleId="47B37737F3F54A9986A6BC63EE13C3DD">
    <w:name w:val="47B37737F3F54A9986A6BC63EE13C3DD"/>
    <w:rsid w:val="00C338EA"/>
  </w:style>
  <w:style w:type="paragraph" w:customStyle="1" w:styleId="EBF45AE2398942479FB72E5EF3305F0A">
    <w:name w:val="EBF45AE2398942479FB72E5EF3305F0A"/>
    <w:rsid w:val="00C338EA"/>
  </w:style>
  <w:style w:type="paragraph" w:customStyle="1" w:styleId="43C2DFFE99CA46CB87EBBEC08072601B">
    <w:name w:val="43C2DFFE99CA46CB87EBBEC08072601B"/>
    <w:rsid w:val="00C338EA"/>
  </w:style>
  <w:style w:type="paragraph" w:customStyle="1" w:styleId="6F13BEF8839844C6A3BA33F5AC37B22C">
    <w:name w:val="6F13BEF8839844C6A3BA33F5AC37B22C"/>
    <w:rsid w:val="00C338EA"/>
  </w:style>
  <w:style w:type="paragraph" w:customStyle="1" w:styleId="586651BDE6A1443ABE925BF6F7E39AFE">
    <w:name w:val="586651BDE6A1443ABE925BF6F7E39AFE"/>
    <w:rsid w:val="00C338EA"/>
  </w:style>
  <w:style w:type="paragraph" w:customStyle="1" w:styleId="271E33FE4FCE4AB4A4B0CA59BB5DB609">
    <w:name w:val="271E33FE4FCE4AB4A4B0CA59BB5DB609"/>
    <w:rsid w:val="00C338EA"/>
  </w:style>
  <w:style w:type="paragraph" w:customStyle="1" w:styleId="1D79679B684C4364B67E951BF3E6A33D">
    <w:name w:val="1D79679B684C4364B67E951BF3E6A33D"/>
    <w:rsid w:val="00C338EA"/>
  </w:style>
  <w:style w:type="paragraph" w:customStyle="1" w:styleId="1CA72ABDD16A4665A6CAC114F4429464">
    <w:name w:val="1CA72ABDD16A4665A6CAC114F4429464"/>
    <w:rsid w:val="00C338EA"/>
  </w:style>
  <w:style w:type="paragraph" w:customStyle="1" w:styleId="0D92B385E7524E14AFE8281E62901F61">
    <w:name w:val="0D92B385E7524E14AFE8281E62901F61"/>
    <w:rsid w:val="00C338EA"/>
  </w:style>
  <w:style w:type="paragraph" w:customStyle="1" w:styleId="BD7462E631E547A38CB46B771B532F2E">
    <w:name w:val="BD7462E631E547A38CB46B771B532F2E"/>
    <w:rsid w:val="00C338EA"/>
  </w:style>
  <w:style w:type="paragraph" w:customStyle="1" w:styleId="81906209E7774DFEBC6D370F1DF75D70">
    <w:name w:val="81906209E7774DFEBC6D370F1DF75D70"/>
    <w:rsid w:val="00C338EA"/>
  </w:style>
  <w:style w:type="paragraph" w:customStyle="1" w:styleId="01C19275F0A84771AC42AB6E979B702D">
    <w:name w:val="01C19275F0A84771AC42AB6E979B702D"/>
    <w:rsid w:val="00C338EA"/>
  </w:style>
  <w:style w:type="paragraph" w:customStyle="1" w:styleId="465F9FE008AC4497B678B8E9F42632F7">
    <w:name w:val="465F9FE008AC4497B678B8E9F42632F7"/>
    <w:rsid w:val="00C338EA"/>
  </w:style>
  <w:style w:type="paragraph" w:customStyle="1" w:styleId="94BE149AF3134BA48D332D822C3C554E">
    <w:name w:val="94BE149AF3134BA48D332D822C3C554E"/>
    <w:rsid w:val="00C338EA"/>
  </w:style>
  <w:style w:type="paragraph" w:customStyle="1" w:styleId="A20711C3C4704A2DB02A949C03E542A4">
    <w:name w:val="A20711C3C4704A2DB02A949C03E542A4"/>
    <w:rsid w:val="00C338EA"/>
  </w:style>
  <w:style w:type="paragraph" w:customStyle="1" w:styleId="03FAB65E8F9541F5AB2118A1A2B01CD6">
    <w:name w:val="03FAB65E8F9541F5AB2118A1A2B01CD6"/>
    <w:rsid w:val="00C338EA"/>
  </w:style>
  <w:style w:type="paragraph" w:customStyle="1" w:styleId="75FC091C904A488BAEF7D74D3051829A">
    <w:name w:val="75FC091C904A488BAEF7D74D3051829A"/>
    <w:rsid w:val="00C338EA"/>
  </w:style>
  <w:style w:type="paragraph" w:customStyle="1" w:styleId="7FEB373180604575AF759808D08A2176">
    <w:name w:val="7FEB373180604575AF759808D08A2176"/>
    <w:rsid w:val="00C338EA"/>
  </w:style>
  <w:style w:type="paragraph" w:customStyle="1" w:styleId="FBC0C9F6C9DA4566B9FFD09F03FC7213">
    <w:name w:val="FBC0C9F6C9DA4566B9FFD09F03FC7213"/>
    <w:rsid w:val="00C338EA"/>
  </w:style>
  <w:style w:type="paragraph" w:customStyle="1" w:styleId="47166280ED164F8ABA79D318E48F2F6D">
    <w:name w:val="47166280ED164F8ABA79D318E48F2F6D"/>
    <w:rsid w:val="00C338EA"/>
  </w:style>
  <w:style w:type="paragraph" w:customStyle="1" w:styleId="313E50A29A4B41D8AA8B8CCAB307864D">
    <w:name w:val="313E50A29A4B41D8AA8B8CCAB307864D"/>
    <w:rsid w:val="00C338EA"/>
  </w:style>
  <w:style w:type="paragraph" w:customStyle="1" w:styleId="99D8BC0DED1D484C9B92FF75ACF596DE">
    <w:name w:val="99D8BC0DED1D484C9B92FF75ACF596DE"/>
    <w:rsid w:val="00C338EA"/>
  </w:style>
  <w:style w:type="paragraph" w:customStyle="1" w:styleId="6EEC72E7806F40C6B83DD8CF79119EA8">
    <w:name w:val="6EEC72E7806F40C6B83DD8CF79119EA8"/>
    <w:rsid w:val="00C338EA"/>
  </w:style>
  <w:style w:type="paragraph" w:customStyle="1" w:styleId="65BAF42A172142DD84DAA030539DE49C">
    <w:name w:val="65BAF42A172142DD84DAA030539DE49C"/>
    <w:rsid w:val="00C338EA"/>
  </w:style>
  <w:style w:type="paragraph" w:customStyle="1" w:styleId="EE326A19338C4B0F9F51D2BB84703C77">
    <w:name w:val="EE326A19338C4B0F9F51D2BB84703C77"/>
    <w:rsid w:val="00C338EA"/>
  </w:style>
  <w:style w:type="paragraph" w:customStyle="1" w:styleId="9FB43EBF163A45E0BF82AD31485C276F">
    <w:name w:val="9FB43EBF163A45E0BF82AD31485C276F"/>
    <w:rsid w:val="00C338EA"/>
  </w:style>
  <w:style w:type="paragraph" w:customStyle="1" w:styleId="73F68EFB94614CC8BE3D9FF031C443F3">
    <w:name w:val="73F68EFB94614CC8BE3D9FF031C443F3"/>
    <w:rsid w:val="00C338EA"/>
  </w:style>
  <w:style w:type="paragraph" w:customStyle="1" w:styleId="9E22A3DD75CE4CADAEFD7A85EDDEAC86">
    <w:name w:val="9E22A3DD75CE4CADAEFD7A85EDDEAC86"/>
    <w:rsid w:val="00C338EA"/>
  </w:style>
  <w:style w:type="paragraph" w:customStyle="1" w:styleId="E2E6CDC6EB5940AA99D74DE83293050B">
    <w:name w:val="E2E6CDC6EB5940AA99D74DE83293050B"/>
    <w:rsid w:val="00C338EA"/>
  </w:style>
  <w:style w:type="paragraph" w:customStyle="1" w:styleId="2484692F33574D5387B692AA370C50C5">
    <w:name w:val="2484692F33574D5387B692AA370C50C5"/>
    <w:rsid w:val="00C338EA"/>
  </w:style>
  <w:style w:type="paragraph" w:customStyle="1" w:styleId="998599ECD8BC41728D8BAE33172B1DFC">
    <w:name w:val="998599ECD8BC41728D8BAE33172B1DFC"/>
    <w:rsid w:val="00C338EA"/>
  </w:style>
  <w:style w:type="paragraph" w:customStyle="1" w:styleId="DD36DEBFBD8748748BCB3F20ABBB4420">
    <w:name w:val="DD36DEBFBD8748748BCB3F20ABBB4420"/>
    <w:rsid w:val="00C338EA"/>
  </w:style>
  <w:style w:type="paragraph" w:customStyle="1" w:styleId="DC7084EB34E74E00830C1A8F9EB6E31E">
    <w:name w:val="DC7084EB34E74E00830C1A8F9EB6E31E"/>
    <w:rsid w:val="00C338EA"/>
  </w:style>
  <w:style w:type="paragraph" w:customStyle="1" w:styleId="192203309E72428EBC972D9B974DD362">
    <w:name w:val="192203309E72428EBC972D9B974DD362"/>
    <w:rsid w:val="00C338EA"/>
  </w:style>
  <w:style w:type="paragraph" w:customStyle="1" w:styleId="9DFC7233673D451593C8029EF5B4B7A5">
    <w:name w:val="9DFC7233673D451593C8029EF5B4B7A5"/>
    <w:rsid w:val="009D78FC"/>
  </w:style>
  <w:style w:type="paragraph" w:customStyle="1" w:styleId="52008B0103774CB3A215E0DE4C9B6230">
    <w:name w:val="52008B0103774CB3A215E0DE4C9B6230"/>
    <w:rsid w:val="002834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9A08F-77E5-4D41-A984-484ED5025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1290</Words>
  <Characters>7358</Characters>
  <Application>Microsoft Office Word</Application>
  <DocSecurity>0</DocSecurity>
  <Lines>61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8631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54</cp:revision>
  <cp:lastPrinted>2020-06-26T08:39:00Z</cp:lastPrinted>
  <dcterms:created xsi:type="dcterms:W3CDTF">2017-01-05T12:16:00Z</dcterms:created>
  <dcterms:modified xsi:type="dcterms:W3CDTF">2022-05-25T07:34:00Z</dcterms:modified>
</cp:coreProperties>
</file>